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AEBEF" w14:textId="6BAF10C3" w:rsidR="0080156B" w:rsidRPr="00E7454A" w:rsidRDefault="00F431AC" w:rsidP="00F431AC">
      <w:pPr>
        <w:tabs>
          <w:tab w:val="left" w:pos="1014"/>
        </w:tabs>
        <w:spacing w:line="288" w:lineRule="auto"/>
        <w:contextualSpacing/>
        <w:jc w:val="right"/>
        <w:rPr>
          <w:rFonts w:ascii="Times New Roman" w:hAnsi="Times New Roman"/>
          <w:i/>
          <w:sz w:val="20"/>
          <w:szCs w:val="20"/>
        </w:rPr>
      </w:pPr>
      <w:r w:rsidRPr="00E7454A">
        <w:rPr>
          <w:rFonts w:ascii="Times New Roman" w:hAnsi="Times New Roman"/>
          <w:i/>
          <w:sz w:val="20"/>
          <w:szCs w:val="20"/>
        </w:rPr>
        <w:t>Príloha č. 2</w:t>
      </w:r>
      <w:r w:rsidR="009546D0" w:rsidRPr="00E7454A">
        <w:rPr>
          <w:rFonts w:ascii="Times New Roman" w:hAnsi="Times New Roman"/>
          <w:i/>
          <w:sz w:val="20"/>
          <w:szCs w:val="20"/>
        </w:rPr>
        <w:t>3</w:t>
      </w:r>
    </w:p>
    <w:p w14:paraId="155FF495" w14:textId="77777777" w:rsidR="00812131" w:rsidRPr="00B63144" w:rsidRDefault="00812131" w:rsidP="00812131">
      <w:pPr>
        <w:pStyle w:val="Nadpis2"/>
        <w:numPr>
          <w:ilvl w:val="0"/>
          <w:numId w:val="0"/>
        </w:numPr>
        <w:jc w:val="both"/>
        <w:rPr>
          <w:ins w:id="0" w:author="Zuzana Hušeková" w:date="2021-06-14T17:58:00Z"/>
          <w:rFonts w:ascii="Times New Roman" w:hAnsi="Times New Roman"/>
        </w:rPr>
      </w:pPr>
      <w:bookmarkStart w:id="1" w:name="_Toc71812159"/>
      <w:ins w:id="2" w:author="Zuzana Hušeková" w:date="2021-06-14T17:58:00Z">
        <w:r w:rsidRPr="00B63144">
          <w:rPr>
            <w:rFonts w:ascii="Times New Roman" w:hAnsi="Times New Roman"/>
            <w:lang w:val="sk-SK"/>
          </w:rPr>
          <w:t xml:space="preserve">Príloha č. </w:t>
        </w:r>
        <w:r>
          <w:rPr>
            <w:rFonts w:ascii="Times New Roman" w:hAnsi="Times New Roman"/>
            <w:lang w:val="sk-SK"/>
          </w:rPr>
          <w:t>6</w:t>
        </w:r>
        <w:r w:rsidRPr="00B63144">
          <w:rPr>
            <w:rFonts w:ascii="Times New Roman" w:hAnsi="Times New Roman"/>
            <w:lang w:val="sk-SK"/>
          </w:rPr>
          <w:t xml:space="preserve">: </w:t>
        </w:r>
        <w:r w:rsidRPr="00B63144">
          <w:rPr>
            <w:rFonts w:ascii="Times New Roman" w:hAnsi="Times New Roman"/>
          </w:rPr>
          <w:t xml:space="preserve">Informácia o zverejnení výzvy na predkladanie ponúk na webovom sídle </w:t>
        </w:r>
        <w:r w:rsidRPr="00B63144">
          <w:rPr>
            <w:rFonts w:ascii="Times New Roman" w:hAnsi="Times New Roman"/>
          </w:rPr>
          <w:fldChar w:fldCharType="begin"/>
        </w:r>
        <w:r w:rsidRPr="00B63144">
          <w:rPr>
            <w:rFonts w:ascii="Times New Roman" w:hAnsi="Times New Roman"/>
          </w:rPr>
          <w:instrText>HYPERLINK "http://www.partnerskadohoda.gov.sk"</w:instrText>
        </w:r>
        <w:r w:rsidRPr="00B63144">
          <w:rPr>
            <w:rFonts w:ascii="Times New Roman" w:hAnsi="Times New Roman"/>
          </w:rPr>
          <w:fldChar w:fldCharType="separate"/>
        </w:r>
        <w:r w:rsidRPr="00B63144">
          <w:rPr>
            <w:rFonts w:ascii="Times New Roman" w:hAnsi="Times New Roman"/>
          </w:rPr>
          <w:t>www.partnerskadohoda.gov.sk</w:t>
        </w:r>
        <w:r w:rsidRPr="00B63144">
          <w:rPr>
            <w:rFonts w:ascii="Times New Roman" w:hAnsi="Times New Roman"/>
          </w:rPr>
          <w:fldChar w:fldCharType="end"/>
        </w:r>
        <w:r w:rsidRPr="00B63144">
          <w:rPr>
            <w:rFonts w:ascii="Times New Roman" w:hAnsi="Times New Roman"/>
          </w:rPr>
          <w:t xml:space="preserve"> v prípade zákaziek vyhlásených osobou, ktorej verejný obstarávateľ po</w:t>
        </w:r>
        <w:bookmarkStart w:id="3" w:name="_GoBack"/>
        <w:bookmarkEnd w:id="3"/>
        <w:r w:rsidRPr="00B63144">
          <w:rPr>
            <w:rFonts w:ascii="Times New Roman" w:hAnsi="Times New Roman"/>
          </w:rPr>
          <w:t>skytne 50% a menej finančných prostriedkov na dodanie tovaru, uskutočnenie stavebných prác a poskytnutie služieb z NFP</w:t>
        </w:r>
        <w:bookmarkEnd w:id="1"/>
      </w:ins>
    </w:p>
    <w:p w14:paraId="1D36B99E" w14:textId="77777777" w:rsidR="00812131" w:rsidRPr="00B63144" w:rsidRDefault="00812131" w:rsidP="00812131">
      <w:pPr>
        <w:pStyle w:val="Nadpis2"/>
        <w:numPr>
          <w:ilvl w:val="0"/>
          <w:numId w:val="0"/>
        </w:numPr>
        <w:jc w:val="both"/>
        <w:rPr>
          <w:ins w:id="4" w:author="Zuzana Hušeková" w:date="2021-06-14T17:58:00Z"/>
          <w:rFonts w:ascii="Times New Roman" w:hAnsi="Times New Roman"/>
          <w:lang w:val="sk-SK"/>
        </w:rPr>
      </w:pPr>
    </w:p>
    <w:tbl>
      <w:tblPr>
        <w:tblW w:w="0" w:type="auto"/>
        <w:tblInd w:w="55" w:type="dxa"/>
        <w:tblCellMar>
          <w:left w:w="70" w:type="dxa"/>
          <w:right w:w="70" w:type="dxa"/>
        </w:tblCellMar>
        <w:tblLook w:val="04A0" w:firstRow="1" w:lastRow="0" w:firstColumn="1" w:lastColumn="0" w:noHBand="0" w:noVBand="1"/>
      </w:tblPr>
      <w:tblGrid>
        <w:gridCol w:w="4410"/>
        <w:gridCol w:w="4536"/>
      </w:tblGrid>
      <w:tr w:rsidR="00812131" w:rsidRPr="00B63144" w14:paraId="3F871221" w14:textId="77777777" w:rsidTr="005C6045">
        <w:trPr>
          <w:trHeight w:val="300"/>
          <w:ins w:id="5" w:author="Zuzana Hušeková" w:date="2021-06-14T17:58:00Z"/>
        </w:trPr>
        <w:tc>
          <w:tcPr>
            <w:tcW w:w="8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BB2CC" w14:textId="77777777" w:rsidR="00812131" w:rsidRPr="00B63144" w:rsidRDefault="00812131" w:rsidP="005C6045">
            <w:pPr>
              <w:rPr>
                <w:ins w:id="6" w:author="Zuzana Hušeková" w:date="2021-06-14T17:58:00Z"/>
                <w:rFonts w:ascii="Times New Roman" w:hAnsi="Times New Roman"/>
                <w:color w:val="000000"/>
                <w:sz w:val="24"/>
                <w:lang w:eastAsia="sk-SK"/>
              </w:rPr>
            </w:pPr>
            <w:ins w:id="7" w:author="Zuzana Hušeková" w:date="2021-06-14T17:58:00Z">
              <w:r w:rsidRPr="00B63144">
                <w:rPr>
                  <w:rFonts w:ascii="Times New Roman" w:hAnsi="Times New Roman"/>
                  <w:color w:val="000000"/>
                  <w:sz w:val="24"/>
                  <w:lang w:eastAsia="sk-SK"/>
                </w:rPr>
                <w:t xml:space="preserve">Údaje zasielané prijímateľom na e-mailový kontakt: </w:t>
              </w:r>
              <w:r w:rsidRPr="00B63144">
                <w:rPr>
                  <w:rFonts w:ascii="Times New Roman" w:hAnsi="Times New Roman"/>
                </w:rPr>
                <w:fldChar w:fldCharType="begin"/>
              </w:r>
              <w:r w:rsidRPr="00B63144">
                <w:rPr>
                  <w:rFonts w:ascii="Times New Roman" w:hAnsi="Times New Roman"/>
                </w:rPr>
                <w:instrText>HYPERLINK "mailto:zakazkycko@vlada.gov.sk"</w:instrText>
              </w:r>
              <w:r w:rsidRPr="00B63144">
                <w:rPr>
                  <w:rFonts w:ascii="Times New Roman" w:hAnsi="Times New Roman"/>
                </w:rPr>
                <w:fldChar w:fldCharType="separate"/>
              </w:r>
              <w:r w:rsidRPr="00B63144">
                <w:rPr>
                  <w:rFonts w:ascii="Times New Roman" w:hAnsi="Times New Roman"/>
                  <w:color w:val="0000FF"/>
                  <w:sz w:val="24"/>
                  <w:u w:val="single"/>
                  <w:lang w:eastAsia="sk-SK"/>
                </w:rPr>
                <w:t>zakazkycko@vlada.gov.sk</w:t>
              </w:r>
              <w:r w:rsidRPr="00B63144">
                <w:rPr>
                  <w:rFonts w:ascii="Times New Roman" w:hAnsi="Times New Roman"/>
                </w:rPr>
                <w:fldChar w:fldCharType="end"/>
              </w:r>
            </w:ins>
          </w:p>
        </w:tc>
      </w:tr>
      <w:tr w:rsidR="00812131" w:rsidRPr="00B63144" w14:paraId="700B8701" w14:textId="77777777" w:rsidTr="005C6045">
        <w:trPr>
          <w:trHeight w:val="345"/>
          <w:ins w:id="8" w:author="Zuzana Hušeková" w:date="2021-06-14T17:58:00Z"/>
        </w:trPr>
        <w:tc>
          <w:tcPr>
            <w:tcW w:w="4410" w:type="dxa"/>
            <w:tcBorders>
              <w:top w:val="nil"/>
              <w:left w:val="single" w:sz="8" w:space="0" w:color="auto"/>
              <w:bottom w:val="single" w:sz="4" w:space="0" w:color="auto"/>
              <w:right w:val="single" w:sz="4" w:space="0" w:color="auto"/>
            </w:tcBorders>
            <w:shd w:val="clear" w:color="000000" w:fill="D3FDF9"/>
            <w:noWrap/>
            <w:vAlign w:val="bottom"/>
            <w:hideMark/>
          </w:tcPr>
          <w:p w14:paraId="3BCF438C" w14:textId="77777777" w:rsidR="00812131" w:rsidRPr="00B63144" w:rsidRDefault="00812131" w:rsidP="005C6045">
            <w:pPr>
              <w:rPr>
                <w:ins w:id="9" w:author="Zuzana Hušeková" w:date="2021-06-14T17:58:00Z"/>
                <w:rFonts w:ascii="Times New Roman" w:hAnsi="Times New Roman"/>
                <w:color w:val="000000"/>
                <w:sz w:val="24"/>
                <w:lang w:eastAsia="sk-SK"/>
              </w:rPr>
            </w:pPr>
            <w:ins w:id="10" w:author="Zuzana Hušeková" w:date="2021-06-14T17:58:00Z">
              <w:r w:rsidRPr="00B63144">
                <w:rPr>
                  <w:rFonts w:ascii="Times New Roman" w:hAnsi="Times New Roman"/>
                  <w:color w:val="000000"/>
                  <w:sz w:val="24"/>
                  <w:lang w:eastAsia="sk-SK"/>
                </w:rPr>
                <w:t>Názov zákazky</w:t>
              </w:r>
              <w:r w:rsidRPr="00B63144">
                <w:rPr>
                  <w:rStyle w:val="Odkaznapoznmkupodiarou"/>
                  <w:rFonts w:ascii="Times New Roman" w:hAnsi="Times New Roman"/>
                  <w:color w:val="000000"/>
                  <w:sz w:val="24"/>
                  <w:lang w:eastAsia="sk-SK"/>
                </w:rPr>
                <w:footnoteReference w:id="2"/>
              </w:r>
              <w:r w:rsidRPr="00B63144">
                <w:rPr>
                  <w:rFonts w:ascii="Times New Roman" w:hAnsi="Times New Roman"/>
                  <w:color w:val="000000"/>
                  <w:sz w:val="24"/>
                  <w:lang w:eastAsia="sk-SK"/>
                </w:rPr>
                <w:t xml:space="preserve">: </w:t>
              </w:r>
            </w:ins>
          </w:p>
        </w:tc>
        <w:tc>
          <w:tcPr>
            <w:tcW w:w="4536" w:type="dxa"/>
            <w:tcBorders>
              <w:top w:val="nil"/>
              <w:left w:val="nil"/>
              <w:bottom w:val="single" w:sz="4" w:space="0" w:color="auto"/>
              <w:right w:val="single" w:sz="8" w:space="0" w:color="000000"/>
            </w:tcBorders>
            <w:shd w:val="clear" w:color="000000" w:fill="FACBB6"/>
            <w:noWrap/>
            <w:vAlign w:val="bottom"/>
            <w:hideMark/>
          </w:tcPr>
          <w:p w14:paraId="195F173F" w14:textId="77777777" w:rsidR="00812131" w:rsidRPr="00B63144" w:rsidRDefault="00812131" w:rsidP="005C6045">
            <w:pPr>
              <w:rPr>
                <w:ins w:id="15" w:author="Zuzana Hušeková" w:date="2021-06-14T17:58:00Z"/>
                <w:rFonts w:ascii="Times New Roman" w:hAnsi="Times New Roman"/>
                <w:color w:val="000000"/>
                <w:sz w:val="24"/>
                <w:lang w:eastAsia="sk-SK"/>
              </w:rPr>
            </w:pPr>
          </w:p>
        </w:tc>
      </w:tr>
      <w:tr w:rsidR="00812131" w:rsidRPr="00B63144" w14:paraId="27F6551A" w14:textId="77777777" w:rsidTr="005C6045">
        <w:trPr>
          <w:trHeight w:val="345"/>
          <w:ins w:id="16" w:author="Zuzana Hušeková" w:date="2021-06-14T17:58:00Z"/>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5471745" w14:textId="77777777" w:rsidR="00812131" w:rsidRPr="00B63144" w:rsidRDefault="00812131" w:rsidP="005C6045">
            <w:pPr>
              <w:rPr>
                <w:ins w:id="17" w:author="Zuzana Hušeková" w:date="2021-06-14T17:58:00Z"/>
                <w:rFonts w:ascii="Times New Roman" w:hAnsi="Times New Roman"/>
                <w:color w:val="000000"/>
                <w:sz w:val="24"/>
                <w:lang w:eastAsia="sk-SK"/>
              </w:rPr>
            </w:pPr>
            <w:ins w:id="18" w:author="Zuzana Hušeková" w:date="2021-06-14T17:58:00Z">
              <w:r w:rsidRPr="00B63144">
                <w:rPr>
                  <w:rFonts w:ascii="Times New Roman" w:hAnsi="Times New Roman"/>
                  <w:color w:val="000000"/>
                  <w:sz w:val="24"/>
                  <w:lang w:eastAsia="sk-SK"/>
                </w:rPr>
                <w:t>Názov prijímateľa/partnera/žiadateľa</w:t>
              </w:r>
              <w:r w:rsidRPr="00B63144">
                <w:rPr>
                  <w:rStyle w:val="Odkaznapoznmkupodiarou"/>
                  <w:rFonts w:ascii="Times New Roman" w:hAnsi="Times New Roman"/>
                  <w:color w:val="000000"/>
                  <w:sz w:val="24"/>
                  <w:lang w:eastAsia="sk-SK"/>
                </w:rPr>
                <w:footnoteReference w:id="3"/>
              </w:r>
              <w:r w:rsidRPr="00B63144">
                <w:rPr>
                  <w:rFonts w:ascii="Times New Roman" w:hAnsi="Times New Roman"/>
                  <w:color w:val="000000"/>
                  <w:sz w:val="24"/>
                  <w:lang w:eastAsia="sk-SK"/>
                </w:rPr>
                <w:t>:</w:t>
              </w:r>
            </w:ins>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135466BE" w14:textId="77777777" w:rsidR="00812131" w:rsidRPr="00B63144" w:rsidRDefault="00812131" w:rsidP="005C6045">
            <w:pPr>
              <w:rPr>
                <w:ins w:id="21" w:author="Zuzana Hušeková" w:date="2021-06-14T17:58:00Z"/>
                <w:rFonts w:ascii="Times New Roman" w:hAnsi="Times New Roman"/>
                <w:color w:val="000000"/>
                <w:sz w:val="24"/>
                <w:lang w:eastAsia="sk-SK"/>
              </w:rPr>
            </w:pPr>
          </w:p>
        </w:tc>
      </w:tr>
      <w:tr w:rsidR="00812131" w:rsidRPr="00B63144" w14:paraId="46039815" w14:textId="77777777" w:rsidTr="005C6045">
        <w:trPr>
          <w:trHeight w:val="345"/>
          <w:ins w:id="22" w:author="Zuzana Hušeková" w:date="2021-06-14T17:58:00Z"/>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02B8443" w14:textId="77777777" w:rsidR="00812131" w:rsidRPr="00B63144" w:rsidRDefault="00812131" w:rsidP="005C6045">
            <w:pPr>
              <w:rPr>
                <w:ins w:id="23" w:author="Zuzana Hušeková" w:date="2021-06-14T17:58:00Z"/>
                <w:rFonts w:ascii="Times New Roman" w:hAnsi="Times New Roman"/>
                <w:color w:val="000000"/>
                <w:sz w:val="24"/>
                <w:lang w:eastAsia="sk-SK"/>
              </w:rPr>
            </w:pPr>
            <w:ins w:id="24" w:author="Zuzana Hušeková" w:date="2021-06-14T17:58:00Z">
              <w:r w:rsidRPr="00B63144">
                <w:rPr>
                  <w:rFonts w:ascii="Times New Roman" w:hAnsi="Times New Roman"/>
                  <w:color w:val="000000"/>
                  <w:sz w:val="24"/>
                  <w:lang w:eastAsia="sk-SK"/>
                </w:rPr>
                <w:t>Typ zákazky (tovary/stavebné práce/služby):</w:t>
              </w:r>
            </w:ins>
          </w:p>
        </w:tc>
        <w:tc>
          <w:tcPr>
            <w:tcW w:w="4536" w:type="dxa"/>
            <w:tcBorders>
              <w:top w:val="single" w:sz="4" w:space="0" w:color="auto"/>
              <w:left w:val="nil"/>
              <w:bottom w:val="single" w:sz="4" w:space="0" w:color="auto"/>
              <w:right w:val="single" w:sz="8" w:space="0" w:color="000000"/>
            </w:tcBorders>
            <w:shd w:val="clear" w:color="000000" w:fill="FACBB6"/>
            <w:noWrap/>
            <w:vAlign w:val="bottom"/>
          </w:tcPr>
          <w:p w14:paraId="107DD290" w14:textId="77777777" w:rsidR="00812131" w:rsidRPr="00B63144" w:rsidRDefault="00812131" w:rsidP="005C6045">
            <w:pPr>
              <w:rPr>
                <w:ins w:id="25" w:author="Zuzana Hušeková" w:date="2021-06-14T17:58:00Z"/>
                <w:rFonts w:ascii="Times New Roman" w:hAnsi="Times New Roman"/>
                <w:color w:val="000000"/>
                <w:sz w:val="24"/>
                <w:lang w:eastAsia="sk-SK"/>
              </w:rPr>
            </w:pPr>
          </w:p>
        </w:tc>
      </w:tr>
      <w:tr w:rsidR="00812131" w:rsidRPr="00B63144" w14:paraId="34AD3594" w14:textId="77777777" w:rsidTr="005C6045">
        <w:trPr>
          <w:trHeight w:val="345"/>
          <w:ins w:id="26" w:author="Zuzana Hušeková" w:date="2021-06-14T17:58:00Z"/>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12EE3932" w14:textId="77777777" w:rsidR="00812131" w:rsidRPr="00B63144" w:rsidRDefault="00812131" w:rsidP="005C6045">
            <w:pPr>
              <w:rPr>
                <w:ins w:id="27" w:author="Zuzana Hušeková" w:date="2021-06-14T17:58:00Z"/>
                <w:rFonts w:ascii="Times New Roman" w:hAnsi="Times New Roman"/>
                <w:color w:val="000000"/>
                <w:sz w:val="24"/>
                <w:lang w:eastAsia="sk-SK"/>
              </w:rPr>
            </w:pPr>
            <w:ins w:id="28" w:author="Zuzana Hušeková" w:date="2021-06-14T17:58:00Z">
              <w:r w:rsidRPr="00B63144">
                <w:rPr>
                  <w:rFonts w:ascii="Times New Roman" w:hAnsi="Times New Roman"/>
                  <w:color w:val="000000"/>
                  <w:sz w:val="24"/>
                  <w:lang w:eastAsia="sk-SK"/>
                </w:rPr>
                <w:t>Identifikačné číslo projektu v ITMS2014+</w:t>
              </w:r>
              <w:r w:rsidRPr="00B63144">
                <w:rPr>
                  <w:rStyle w:val="Odkaznapoznmkupodiarou"/>
                  <w:rFonts w:ascii="Times New Roman" w:hAnsi="Times New Roman"/>
                  <w:color w:val="000000"/>
                  <w:sz w:val="24"/>
                  <w:lang w:eastAsia="sk-SK"/>
                </w:rPr>
                <w:footnoteReference w:id="4"/>
              </w:r>
              <w:r w:rsidRPr="00B63144">
                <w:rPr>
                  <w:rFonts w:ascii="Times New Roman" w:hAnsi="Times New Roman"/>
                  <w:color w:val="000000"/>
                  <w:sz w:val="24"/>
                  <w:lang w:eastAsia="sk-SK"/>
                </w:rPr>
                <w:t>:</w:t>
              </w:r>
            </w:ins>
          </w:p>
        </w:tc>
        <w:tc>
          <w:tcPr>
            <w:tcW w:w="4536" w:type="dxa"/>
            <w:tcBorders>
              <w:top w:val="single" w:sz="4" w:space="0" w:color="auto"/>
              <w:left w:val="nil"/>
              <w:bottom w:val="single" w:sz="4" w:space="0" w:color="auto"/>
              <w:right w:val="single" w:sz="8" w:space="0" w:color="000000"/>
            </w:tcBorders>
            <w:shd w:val="clear" w:color="000000" w:fill="FACBB6"/>
            <w:noWrap/>
            <w:vAlign w:val="bottom"/>
          </w:tcPr>
          <w:p w14:paraId="5814E54A" w14:textId="77777777" w:rsidR="00812131" w:rsidRPr="00B63144" w:rsidRDefault="00812131" w:rsidP="005C6045">
            <w:pPr>
              <w:rPr>
                <w:ins w:id="31" w:author="Zuzana Hušeková" w:date="2021-06-14T17:58:00Z"/>
                <w:rFonts w:ascii="Times New Roman" w:hAnsi="Times New Roman"/>
                <w:color w:val="000000"/>
                <w:sz w:val="24"/>
                <w:lang w:eastAsia="sk-SK"/>
              </w:rPr>
            </w:pPr>
          </w:p>
        </w:tc>
      </w:tr>
      <w:tr w:rsidR="00812131" w:rsidRPr="00B63144" w14:paraId="0161721A" w14:textId="77777777" w:rsidTr="005C6045">
        <w:trPr>
          <w:trHeight w:val="345"/>
          <w:ins w:id="32" w:author="Zuzana Hušeková" w:date="2021-06-14T17:58:00Z"/>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73ED459B" w14:textId="77777777" w:rsidR="00812131" w:rsidRPr="00B63144" w:rsidRDefault="00812131" w:rsidP="005C6045">
            <w:pPr>
              <w:rPr>
                <w:ins w:id="33" w:author="Zuzana Hušeková" w:date="2021-06-14T17:58:00Z"/>
                <w:rFonts w:ascii="Times New Roman" w:hAnsi="Times New Roman"/>
                <w:color w:val="000000"/>
                <w:sz w:val="24"/>
                <w:lang w:eastAsia="sk-SK"/>
              </w:rPr>
            </w:pPr>
            <w:ins w:id="34" w:author="Zuzana Hušeková" w:date="2021-06-14T17:58:00Z">
              <w:r w:rsidRPr="00B63144">
                <w:rPr>
                  <w:rFonts w:ascii="Times New Roman" w:hAnsi="Times New Roman"/>
                  <w:color w:val="000000"/>
                  <w:sz w:val="24"/>
                  <w:lang w:eastAsia="sk-SK"/>
                </w:rPr>
                <w:t>Adresa</w:t>
              </w:r>
              <w:r w:rsidRPr="00B63144">
                <w:rPr>
                  <w:rStyle w:val="Odkaznapoznmkupodiarou"/>
                  <w:rFonts w:ascii="Times New Roman" w:hAnsi="Times New Roman"/>
                  <w:color w:val="000000"/>
                  <w:sz w:val="24"/>
                  <w:lang w:eastAsia="sk-SK"/>
                </w:rPr>
                <w:footnoteReference w:id="5"/>
              </w:r>
              <w:r w:rsidRPr="00B63144">
                <w:rPr>
                  <w:rFonts w:ascii="Times New Roman" w:hAnsi="Times New Roman"/>
                  <w:color w:val="000000"/>
                  <w:sz w:val="24"/>
                  <w:lang w:eastAsia="sk-SK"/>
                </w:rPr>
                <w:t>:</w:t>
              </w:r>
            </w:ins>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70943927" w14:textId="77777777" w:rsidR="00812131" w:rsidRPr="00B63144" w:rsidRDefault="00812131" w:rsidP="005C6045">
            <w:pPr>
              <w:rPr>
                <w:ins w:id="37" w:author="Zuzana Hušeková" w:date="2021-06-14T17:58:00Z"/>
                <w:rFonts w:ascii="Times New Roman" w:hAnsi="Times New Roman"/>
                <w:color w:val="000000"/>
                <w:sz w:val="24"/>
                <w:lang w:eastAsia="sk-SK"/>
              </w:rPr>
            </w:pPr>
          </w:p>
        </w:tc>
      </w:tr>
      <w:tr w:rsidR="00812131" w:rsidRPr="00B63144" w14:paraId="4A98A20A" w14:textId="77777777" w:rsidTr="005C6045">
        <w:trPr>
          <w:trHeight w:val="345"/>
          <w:ins w:id="38" w:author="Zuzana Hušeková" w:date="2021-06-14T17:58:00Z"/>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1262F656" w14:textId="77777777" w:rsidR="00812131" w:rsidRPr="00B63144" w:rsidRDefault="00812131" w:rsidP="005C6045">
            <w:pPr>
              <w:rPr>
                <w:ins w:id="39" w:author="Zuzana Hušeková" w:date="2021-06-14T17:58:00Z"/>
                <w:rFonts w:ascii="Times New Roman" w:hAnsi="Times New Roman"/>
                <w:color w:val="000000"/>
                <w:sz w:val="24"/>
                <w:lang w:eastAsia="sk-SK"/>
              </w:rPr>
            </w:pPr>
            <w:ins w:id="40" w:author="Zuzana Hušeková" w:date="2021-06-14T17:58:00Z">
              <w:r w:rsidRPr="00B63144">
                <w:rPr>
                  <w:rFonts w:ascii="Times New Roman" w:hAnsi="Times New Roman"/>
                  <w:color w:val="000000"/>
                  <w:sz w:val="24"/>
                  <w:lang w:eastAsia="sk-SK"/>
                </w:rPr>
                <w:t>IČO</w:t>
              </w:r>
              <w:r w:rsidRPr="00B63144">
                <w:rPr>
                  <w:rStyle w:val="Odkaznapoznmkupodiarou"/>
                  <w:rFonts w:ascii="Times New Roman" w:hAnsi="Times New Roman"/>
                  <w:color w:val="000000"/>
                  <w:sz w:val="24"/>
                  <w:lang w:eastAsia="sk-SK"/>
                </w:rPr>
                <w:footnoteReference w:id="6"/>
              </w:r>
              <w:r w:rsidRPr="00B63144">
                <w:rPr>
                  <w:rFonts w:ascii="Times New Roman" w:hAnsi="Times New Roman"/>
                  <w:color w:val="000000"/>
                  <w:sz w:val="24"/>
                  <w:lang w:eastAsia="sk-SK"/>
                </w:rPr>
                <w:t xml:space="preserve">: </w:t>
              </w:r>
            </w:ins>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7990FF22" w14:textId="77777777" w:rsidR="00812131" w:rsidRPr="00B63144" w:rsidRDefault="00812131" w:rsidP="005C6045">
            <w:pPr>
              <w:rPr>
                <w:ins w:id="43" w:author="Zuzana Hušeková" w:date="2021-06-14T17:58:00Z"/>
                <w:rFonts w:ascii="Times New Roman" w:hAnsi="Times New Roman"/>
                <w:color w:val="000000"/>
                <w:sz w:val="24"/>
                <w:lang w:eastAsia="sk-SK"/>
              </w:rPr>
            </w:pPr>
          </w:p>
        </w:tc>
      </w:tr>
      <w:tr w:rsidR="00812131" w:rsidRPr="00B63144" w14:paraId="5E22C72B" w14:textId="77777777" w:rsidTr="005C6045">
        <w:trPr>
          <w:trHeight w:val="345"/>
          <w:ins w:id="44" w:author="Zuzana Hušeková" w:date="2021-06-14T17:58:00Z"/>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5C8D4467" w14:textId="77777777" w:rsidR="00812131" w:rsidRPr="00B63144" w:rsidRDefault="00812131" w:rsidP="005C6045">
            <w:pPr>
              <w:rPr>
                <w:ins w:id="45" w:author="Zuzana Hušeková" w:date="2021-06-14T17:58:00Z"/>
                <w:rFonts w:ascii="Times New Roman" w:hAnsi="Times New Roman"/>
                <w:color w:val="000000"/>
                <w:sz w:val="24"/>
                <w:lang w:eastAsia="sk-SK"/>
              </w:rPr>
            </w:pPr>
            <w:ins w:id="46" w:author="Zuzana Hušeková" w:date="2021-06-14T17:58:00Z">
              <w:r w:rsidRPr="00B63144">
                <w:rPr>
                  <w:rFonts w:ascii="Times New Roman" w:hAnsi="Times New Roman"/>
                  <w:color w:val="000000"/>
                  <w:sz w:val="24"/>
                  <w:lang w:eastAsia="sk-SK"/>
                </w:rPr>
                <w:t>Lehota na predkladanie ponúk</w:t>
              </w:r>
              <w:r w:rsidRPr="00B63144">
                <w:rPr>
                  <w:rStyle w:val="Odkaznapoznmkupodiarou"/>
                  <w:rFonts w:ascii="Times New Roman" w:hAnsi="Times New Roman"/>
                  <w:color w:val="000000"/>
                  <w:sz w:val="24"/>
                  <w:lang w:eastAsia="sk-SK"/>
                </w:rPr>
                <w:footnoteReference w:id="7"/>
              </w:r>
              <w:r w:rsidRPr="00B63144">
                <w:rPr>
                  <w:rFonts w:ascii="Times New Roman" w:hAnsi="Times New Roman"/>
                  <w:color w:val="000000"/>
                  <w:sz w:val="24"/>
                  <w:lang w:eastAsia="sk-SK"/>
                </w:rPr>
                <w:t xml:space="preserve">: </w:t>
              </w:r>
            </w:ins>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32861D67" w14:textId="77777777" w:rsidR="00812131" w:rsidRPr="00B63144" w:rsidRDefault="00812131" w:rsidP="005C6045">
            <w:pPr>
              <w:rPr>
                <w:ins w:id="49" w:author="Zuzana Hušeková" w:date="2021-06-14T17:58:00Z"/>
                <w:rFonts w:ascii="Times New Roman" w:hAnsi="Times New Roman"/>
                <w:color w:val="000000"/>
                <w:sz w:val="24"/>
                <w:lang w:eastAsia="sk-SK"/>
              </w:rPr>
            </w:pPr>
          </w:p>
        </w:tc>
      </w:tr>
      <w:tr w:rsidR="00812131" w:rsidRPr="00B63144" w14:paraId="5D6688F4" w14:textId="77777777" w:rsidTr="005C6045">
        <w:trPr>
          <w:trHeight w:val="345"/>
          <w:ins w:id="50" w:author="Zuzana Hušeková" w:date="2021-06-14T17:58:00Z"/>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773F92C9" w14:textId="77777777" w:rsidR="00812131" w:rsidRPr="00B63144" w:rsidRDefault="00812131" w:rsidP="005C6045">
            <w:pPr>
              <w:rPr>
                <w:ins w:id="51" w:author="Zuzana Hušeková" w:date="2021-06-14T17:58:00Z"/>
                <w:rFonts w:ascii="Times New Roman" w:hAnsi="Times New Roman"/>
                <w:color w:val="000000"/>
                <w:sz w:val="24"/>
                <w:lang w:eastAsia="sk-SK"/>
              </w:rPr>
            </w:pPr>
            <w:ins w:id="52" w:author="Zuzana Hušeková" w:date="2021-06-14T17:58:00Z">
              <w:r w:rsidRPr="00B63144">
                <w:rPr>
                  <w:rFonts w:ascii="Times New Roman" w:hAnsi="Times New Roman"/>
                  <w:color w:val="000000"/>
                  <w:sz w:val="24"/>
                  <w:lang w:eastAsia="sk-SK"/>
                </w:rPr>
                <w:t>Odkaz na miesto zverejnenia výzvy na predkladanie ponúk</w:t>
              </w:r>
              <w:r w:rsidRPr="00B63144">
                <w:rPr>
                  <w:rStyle w:val="Odkaznapoznmkupodiarou"/>
                  <w:rFonts w:ascii="Times New Roman" w:hAnsi="Times New Roman"/>
                  <w:color w:val="000000"/>
                  <w:sz w:val="24"/>
                  <w:lang w:eastAsia="sk-SK"/>
                </w:rPr>
                <w:footnoteReference w:id="8"/>
              </w:r>
              <w:r w:rsidRPr="00B63144">
                <w:rPr>
                  <w:rFonts w:ascii="Times New Roman" w:hAnsi="Times New Roman"/>
                  <w:color w:val="000000"/>
                  <w:sz w:val="24"/>
                  <w:lang w:eastAsia="sk-SK"/>
                </w:rPr>
                <w:t>:</w:t>
              </w:r>
              <w:r w:rsidRPr="00B63144">
                <w:rPr>
                  <w:rFonts w:ascii="Times New Roman" w:hAnsi="Times New Roman"/>
                  <w:i/>
                  <w:iCs/>
                  <w:color w:val="000000"/>
                  <w:sz w:val="24"/>
                  <w:lang w:eastAsia="sk-SK"/>
                </w:rPr>
                <w:t xml:space="preserve"> </w:t>
              </w:r>
            </w:ins>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5CEF24E0" w14:textId="77777777" w:rsidR="00812131" w:rsidRPr="00B63144" w:rsidRDefault="00812131" w:rsidP="005C6045">
            <w:pPr>
              <w:rPr>
                <w:ins w:id="55" w:author="Zuzana Hušeková" w:date="2021-06-14T17:58:00Z"/>
                <w:rFonts w:ascii="Times New Roman" w:hAnsi="Times New Roman"/>
                <w:color w:val="000000"/>
                <w:sz w:val="24"/>
                <w:lang w:eastAsia="sk-SK"/>
              </w:rPr>
            </w:pPr>
          </w:p>
        </w:tc>
      </w:tr>
      <w:tr w:rsidR="00812131" w:rsidRPr="00B63144" w14:paraId="57A66A08" w14:textId="77777777" w:rsidTr="005C6045">
        <w:trPr>
          <w:trHeight w:val="360"/>
          <w:ins w:id="56" w:author="Zuzana Hušeková" w:date="2021-06-14T17:58:00Z"/>
        </w:trPr>
        <w:tc>
          <w:tcPr>
            <w:tcW w:w="4410"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41A0E1D7" w14:textId="77777777" w:rsidR="00812131" w:rsidRPr="00B63144" w:rsidRDefault="00812131" w:rsidP="005C6045">
            <w:pPr>
              <w:rPr>
                <w:ins w:id="57" w:author="Zuzana Hušeková" w:date="2021-06-14T17:58:00Z"/>
                <w:rFonts w:ascii="Times New Roman" w:hAnsi="Times New Roman"/>
                <w:color w:val="000000"/>
                <w:sz w:val="24"/>
                <w:lang w:eastAsia="sk-SK"/>
              </w:rPr>
            </w:pPr>
            <w:ins w:id="58" w:author="Zuzana Hušeková" w:date="2021-06-14T17:58:00Z">
              <w:r w:rsidRPr="00B63144">
                <w:rPr>
                  <w:rFonts w:ascii="Times New Roman" w:hAnsi="Times New Roman"/>
                  <w:color w:val="000000"/>
                  <w:sz w:val="24"/>
                  <w:lang w:eastAsia="sk-SK"/>
                </w:rPr>
                <w:t>Dátum zverejnenia informácie na stránke CKO</w:t>
              </w:r>
              <w:r w:rsidRPr="00B63144">
                <w:rPr>
                  <w:rStyle w:val="Odkaznapoznmkupodiarou"/>
                  <w:rFonts w:ascii="Times New Roman" w:hAnsi="Times New Roman"/>
                  <w:color w:val="000000"/>
                  <w:sz w:val="24"/>
                  <w:lang w:eastAsia="sk-SK"/>
                </w:rPr>
                <w:footnoteReference w:id="9"/>
              </w:r>
              <w:r w:rsidRPr="00B63144">
                <w:rPr>
                  <w:rFonts w:ascii="Times New Roman" w:hAnsi="Times New Roman"/>
                  <w:color w:val="000000"/>
                  <w:sz w:val="24"/>
                  <w:lang w:eastAsia="sk-SK"/>
                </w:rPr>
                <w:t>:</w:t>
              </w:r>
              <w:r w:rsidRPr="00B63144">
                <w:rPr>
                  <w:rFonts w:ascii="Times New Roman" w:hAnsi="Times New Roman"/>
                  <w:i/>
                  <w:iCs/>
                  <w:color w:val="000000"/>
                  <w:sz w:val="24"/>
                  <w:lang w:eastAsia="sk-SK"/>
                </w:rPr>
                <w:t xml:space="preserve"> </w:t>
              </w:r>
            </w:ins>
          </w:p>
        </w:tc>
        <w:tc>
          <w:tcPr>
            <w:tcW w:w="4536" w:type="dxa"/>
            <w:tcBorders>
              <w:top w:val="single" w:sz="4" w:space="0" w:color="auto"/>
              <w:left w:val="nil"/>
              <w:bottom w:val="single" w:sz="8" w:space="0" w:color="auto"/>
              <w:right w:val="single" w:sz="8" w:space="0" w:color="000000"/>
            </w:tcBorders>
            <w:shd w:val="clear" w:color="000000" w:fill="FACBB6"/>
            <w:noWrap/>
            <w:vAlign w:val="bottom"/>
            <w:hideMark/>
          </w:tcPr>
          <w:p w14:paraId="5404CFD8" w14:textId="77777777" w:rsidR="00812131" w:rsidRPr="00B63144" w:rsidRDefault="00812131" w:rsidP="005C6045">
            <w:pPr>
              <w:rPr>
                <w:ins w:id="61" w:author="Zuzana Hušeková" w:date="2021-06-14T17:58:00Z"/>
                <w:rFonts w:ascii="Times New Roman" w:hAnsi="Times New Roman"/>
                <w:color w:val="000000"/>
                <w:sz w:val="24"/>
                <w:lang w:eastAsia="sk-SK"/>
              </w:rPr>
            </w:pPr>
            <w:ins w:id="62" w:author="Zuzana Hušeková" w:date="2021-06-14T17:58:00Z">
              <w:r w:rsidRPr="00B63144">
                <w:rPr>
                  <w:rFonts w:ascii="Times New Roman" w:hAnsi="Times New Roman"/>
                  <w:color w:val="000000"/>
                  <w:sz w:val="24"/>
                  <w:lang w:eastAsia="sk-SK"/>
                </w:rPr>
                <w:t> </w:t>
              </w:r>
            </w:ins>
          </w:p>
        </w:tc>
      </w:tr>
    </w:tbl>
    <w:p w14:paraId="5790316E" w14:textId="263EA992" w:rsidR="00B94777" w:rsidRPr="00B92051" w:rsidRDefault="00812131" w:rsidP="00812131">
      <w:pPr>
        <w:pStyle w:val="BodyText1"/>
        <w:spacing w:line="288" w:lineRule="auto"/>
        <w:jc w:val="right"/>
        <w:rPr>
          <w:rFonts w:asciiTheme="minorHAnsi" w:hAnsiTheme="minorHAnsi" w:cstheme="minorHAnsi"/>
          <w:szCs w:val="19"/>
        </w:rPr>
      </w:pPr>
      <w:ins w:id="63" w:author="Zuzana Hušeková" w:date="2021-06-14T17:58:00Z">
        <w:r w:rsidRPr="00B63144">
          <w:rPr>
            <w:rFonts w:ascii="Times New Roman" w:hAnsi="Times New Roman"/>
          </w:rPr>
          <w:br w:type="page"/>
        </w:r>
      </w:ins>
    </w:p>
    <w:sectPr w:rsidR="00B94777" w:rsidRPr="00B92051" w:rsidSect="00503B9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286AE" w14:textId="77777777" w:rsidR="00CA666C" w:rsidRDefault="00CA666C">
      <w:r>
        <w:separator/>
      </w:r>
    </w:p>
    <w:p w14:paraId="47C577C2" w14:textId="77777777" w:rsidR="00CA666C" w:rsidRDefault="00CA666C"/>
  </w:endnote>
  <w:endnote w:type="continuationSeparator" w:id="0">
    <w:p w14:paraId="1F9A1095" w14:textId="77777777" w:rsidR="00CA666C" w:rsidRDefault="00CA666C">
      <w:r>
        <w:continuationSeparator/>
      </w:r>
    </w:p>
    <w:p w14:paraId="747ADB7F" w14:textId="77777777" w:rsidR="00CA666C" w:rsidRDefault="00CA666C"/>
  </w:endnote>
  <w:endnote w:type="continuationNotice" w:id="1">
    <w:p w14:paraId="4567C70A" w14:textId="77777777" w:rsidR="00CA666C" w:rsidRDefault="00CA6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Condensed">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0A48" w14:textId="77777777" w:rsidR="003509DC" w:rsidRDefault="003509D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812131">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5D097" w14:textId="77777777" w:rsidR="00B4749C" w:rsidRDefault="00B4749C" w:rsidP="00B4749C">
    <w:pPr>
      <w:tabs>
        <w:tab w:val="center" w:pos="4536"/>
        <w:tab w:val="right" w:pos="9072"/>
      </w:tabs>
      <w:jc w:val="center"/>
      <w:rPr>
        <w:rFonts w:ascii="Times New Roman" w:hAnsi="Times New Roman"/>
        <w:i/>
        <w:sz w:val="20"/>
        <w:szCs w:val="20"/>
      </w:rPr>
    </w:pPr>
  </w:p>
  <w:p w14:paraId="01DB18DF" w14:textId="64DF4F25" w:rsidR="00B4749C" w:rsidRPr="00B4749C" w:rsidRDefault="00BA11BA" w:rsidP="00BA11BA">
    <w:pPr>
      <w:tabs>
        <w:tab w:val="center" w:pos="4536"/>
        <w:tab w:val="right" w:pos="9072"/>
      </w:tabs>
      <w:jc w:val="center"/>
      <w:rPr>
        <w:rFonts w:ascii="Verdana" w:hAnsi="Verdana"/>
        <w:i/>
        <w:sz w:val="18"/>
        <w:szCs w:val="18"/>
      </w:rPr>
    </w:pPr>
    <w:r>
      <w:rPr>
        <w:i/>
        <w:sz w:val="20"/>
        <w:szCs w:val="20"/>
      </w:rPr>
      <w:t xml:space="preserve">Platnosť: </w:t>
    </w:r>
    <w:r w:rsidR="0067091A">
      <w:rPr>
        <w:i/>
        <w:sz w:val="20"/>
        <w:szCs w:val="20"/>
      </w:rPr>
      <w:t>1</w:t>
    </w:r>
    <w:ins w:id="64" w:author="Miroslava Dziaková" w:date="2021-06-11T11:31:00Z">
      <w:r w:rsidR="003509DC">
        <w:rPr>
          <w:i/>
          <w:sz w:val="20"/>
          <w:szCs w:val="20"/>
        </w:rPr>
        <w:t>5</w:t>
      </w:r>
    </w:ins>
    <w:del w:id="65" w:author="Miroslava Dziaková" w:date="2021-06-11T11:31:00Z">
      <w:r w:rsidR="0067091A" w:rsidDel="003509DC">
        <w:rPr>
          <w:i/>
          <w:sz w:val="20"/>
          <w:szCs w:val="20"/>
        </w:rPr>
        <w:delText>3</w:delText>
      </w:r>
    </w:del>
    <w:r w:rsidR="00DF1E81">
      <w:rPr>
        <w:i/>
        <w:sz w:val="20"/>
        <w:szCs w:val="20"/>
      </w:rPr>
      <w:t>.0</w:t>
    </w:r>
    <w:r w:rsidR="00597EA6">
      <w:rPr>
        <w:i/>
        <w:sz w:val="20"/>
        <w:szCs w:val="20"/>
      </w:rPr>
      <w:t>6</w:t>
    </w:r>
    <w:r w:rsidR="00DF1E81">
      <w:rPr>
        <w:i/>
        <w:sz w:val="20"/>
        <w:szCs w:val="20"/>
      </w:rPr>
      <w:t>.20</w:t>
    </w:r>
    <w:ins w:id="66" w:author="Miroslava Dziaková" w:date="2021-06-11T11:31:00Z">
      <w:r w:rsidR="003509DC">
        <w:rPr>
          <w:i/>
          <w:sz w:val="20"/>
          <w:szCs w:val="20"/>
        </w:rPr>
        <w:t>21</w:t>
      </w:r>
    </w:ins>
    <w:del w:id="67" w:author="Miroslava Dziaková" w:date="2021-06-11T11:31:00Z">
      <w:r w:rsidR="00DF1E81" w:rsidDel="003509DC">
        <w:rPr>
          <w:i/>
          <w:sz w:val="20"/>
          <w:szCs w:val="20"/>
        </w:rPr>
        <w:delText>1</w:delText>
      </w:r>
      <w:r w:rsidR="0067091A" w:rsidDel="003509DC">
        <w:rPr>
          <w:i/>
          <w:sz w:val="20"/>
          <w:szCs w:val="20"/>
        </w:rPr>
        <w:delText>9</w:delText>
      </w:r>
    </w:del>
    <w:r>
      <w:rPr>
        <w:i/>
        <w:sz w:val="20"/>
        <w:szCs w:val="20"/>
      </w:rPr>
      <w:t xml:space="preserve">, účinnosť: </w:t>
    </w:r>
    <w:r w:rsidR="0067091A">
      <w:rPr>
        <w:i/>
        <w:sz w:val="20"/>
        <w:szCs w:val="20"/>
      </w:rPr>
      <w:t>1</w:t>
    </w:r>
    <w:ins w:id="68" w:author="Miroslava Dziaková" w:date="2021-06-11T11:31:00Z">
      <w:r w:rsidR="003509DC">
        <w:rPr>
          <w:i/>
          <w:sz w:val="20"/>
          <w:szCs w:val="20"/>
        </w:rPr>
        <w:t>5</w:t>
      </w:r>
    </w:ins>
    <w:del w:id="69" w:author="Miroslava Dziaková" w:date="2021-06-11T11:31:00Z">
      <w:r w:rsidR="0067091A" w:rsidDel="003509DC">
        <w:rPr>
          <w:i/>
          <w:sz w:val="20"/>
          <w:szCs w:val="20"/>
        </w:rPr>
        <w:delText>3</w:delText>
      </w:r>
    </w:del>
    <w:r w:rsidR="00DF1E81">
      <w:rPr>
        <w:i/>
        <w:sz w:val="20"/>
        <w:szCs w:val="20"/>
      </w:rPr>
      <w:t>.0</w:t>
    </w:r>
    <w:r w:rsidR="00597EA6">
      <w:rPr>
        <w:i/>
        <w:sz w:val="20"/>
        <w:szCs w:val="20"/>
      </w:rPr>
      <w:t>6</w:t>
    </w:r>
    <w:r w:rsidR="00DF1E81">
      <w:rPr>
        <w:i/>
        <w:sz w:val="20"/>
        <w:szCs w:val="20"/>
      </w:rPr>
      <w:t>.20</w:t>
    </w:r>
    <w:ins w:id="70" w:author="Miroslava Dziaková" w:date="2021-06-11T11:31:00Z">
      <w:r w:rsidR="003509DC">
        <w:rPr>
          <w:i/>
          <w:sz w:val="20"/>
          <w:szCs w:val="20"/>
        </w:rPr>
        <w:t>21</w:t>
      </w:r>
    </w:ins>
    <w:del w:id="71" w:author="Miroslava Dziaková" w:date="2021-06-11T11:31:00Z">
      <w:r w:rsidR="00DF1E81" w:rsidDel="003509DC">
        <w:rPr>
          <w:i/>
          <w:sz w:val="20"/>
          <w:szCs w:val="20"/>
        </w:rPr>
        <w:delText>1</w:delText>
      </w:r>
      <w:r w:rsidR="0067091A" w:rsidDel="003509DC">
        <w:rPr>
          <w:i/>
          <w:sz w:val="20"/>
          <w:szCs w:val="20"/>
        </w:rPr>
        <w:delText>9</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428A8" w14:textId="77777777" w:rsidR="00CA666C" w:rsidRDefault="00CA666C">
      <w:r>
        <w:separator/>
      </w:r>
    </w:p>
    <w:p w14:paraId="14287ACB" w14:textId="77777777" w:rsidR="00CA666C" w:rsidRDefault="00CA666C"/>
  </w:footnote>
  <w:footnote w:type="continuationSeparator" w:id="0">
    <w:p w14:paraId="1CD18245" w14:textId="77777777" w:rsidR="00CA666C" w:rsidRDefault="00CA666C">
      <w:r>
        <w:continuationSeparator/>
      </w:r>
    </w:p>
    <w:p w14:paraId="2C7F47B1" w14:textId="77777777" w:rsidR="00CA666C" w:rsidRDefault="00CA666C"/>
  </w:footnote>
  <w:footnote w:type="continuationNotice" w:id="1">
    <w:p w14:paraId="2D9E5C6B" w14:textId="77777777" w:rsidR="00CA666C" w:rsidRDefault="00CA666C"/>
  </w:footnote>
  <w:footnote w:id="2">
    <w:p w14:paraId="4CFC18C2" w14:textId="77777777" w:rsidR="00812131" w:rsidRPr="00C16D4D" w:rsidRDefault="00812131" w:rsidP="00812131">
      <w:pPr>
        <w:pStyle w:val="Textpoznmkypodiarou"/>
        <w:ind w:left="142" w:hanging="142"/>
        <w:rPr>
          <w:ins w:id="11" w:author="Zuzana Hušeková" w:date="2021-06-14T17:58:00Z"/>
          <w:rFonts w:ascii="Times New Roman" w:hAnsi="Times New Roman"/>
          <w:b/>
        </w:rPr>
      </w:pPr>
      <w:ins w:id="12" w:author="Zuzana Hušeková" w:date="2021-06-14T17:58:00Z">
        <w:r w:rsidRPr="00C16D4D">
          <w:rPr>
            <w:rFonts w:ascii="Times New Roman" w:hAnsi="Times New Roman"/>
            <w:b/>
          </w:rPr>
          <w:t>Vysvetlivky:</w:t>
        </w:r>
      </w:ins>
    </w:p>
    <w:p w14:paraId="7E4EB8B1" w14:textId="77777777" w:rsidR="00812131" w:rsidRPr="00C16D4D" w:rsidRDefault="00812131" w:rsidP="00812131">
      <w:pPr>
        <w:pStyle w:val="Textpoznmkypodiarou"/>
        <w:ind w:left="142" w:hanging="142"/>
        <w:jc w:val="both"/>
        <w:rPr>
          <w:ins w:id="13" w:author="Zuzana Hušeková" w:date="2021-06-14T17:58:00Z"/>
          <w:rFonts w:ascii="Times New Roman" w:hAnsi="Times New Roman"/>
        </w:rPr>
      </w:pPr>
      <w:ins w:id="14"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Uvedie sa názov zákazky zhodný s tým, ktorý je uvádzaný vo výzve na predkladanie ponúk. Pokiaľ výzva na predkladanie ponúk neobsahuje samostatný údaj „názov zákazky“, uvedie sa stručný popis predmetu zákazky. Názov zákazky by mal jasne vystihovať samotný predmet zákazky.</w:t>
        </w:r>
      </w:ins>
    </w:p>
  </w:footnote>
  <w:footnote w:id="3">
    <w:p w14:paraId="2D1065EC" w14:textId="77777777" w:rsidR="00812131" w:rsidRPr="00C16D4D" w:rsidRDefault="00812131" w:rsidP="00812131">
      <w:pPr>
        <w:pStyle w:val="Textpoznmkypodiarou"/>
        <w:ind w:left="142" w:hanging="142"/>
        <w:jc w:val="both"/>
        <w:rPr>
          <w:ins w:id="19" w:author="Zuzana Hušeková" w:date="2021-06-14T17:58:00Z"/>
          <w:rFonts w:ascii="Times New Roman" w:hAnsi="Times New Roman"/>
        </w:rPr>
      </w:pPr>
      <w:ins w:id="20"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Uvedie sa celý názov prijímateľa/partnera/žiadateľa (nie skratky), pričom má sa za to, že "prijímateľ" je v tomto  prípade zároveň osoba, ktorej verejný obstarávateľ poskytne 50% a menej finančných prostriedkov na dodanie tovaru, uskutočnenie stavebných prác a poskytnutie služieb z NFP.</w:t>
        </w:r>
      </w:ins>
    </w:p>
  </w:footnote>
  <w:footnote w:id="4">
    <w:p w14:paraId="6922DFE1" w14:textId="77777777" w:rsidR="00812131" w:rsidRPr="00C16D4D" w:rsidRDefault="00812131" w:rsidP="00812131">
      <w:pPr>
        <w:pStyle w:val="Textpoznmkypodiarou"/>
        <w:ind w:left="142" w:hanging="142"/>
        <w:jc w:val="both"/>
        <w:rPr>
          <w:ins w:id="29" w:author="Zuzana Hušeková" w:date="2021-06-14T17:58:00Z"/>
          <w:rFonts w:ascii="Times New Roman" w:hAnsi="Times New Roman"/>
        </w:rPr>
      </w:pPr>
      <w:ins w:id="30"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V prípade, že projekt nemá pridelené identifikačné číslo v ITMS2014+, uvedie sa informácia: „nie je možné uviesť, nakoľko nie je podpísaná zmluva o NFP“. Textácia má odporúčací charakter, osoba, ktorej verejný obstarávateľ poskytne 50% a menej finančných prostriedkov z NFP môže zvoliť inú obsahovo podobnú textáciu.</w:t>
        </w:r>
      </w:ins>
    </w:p>
  </w:footnote>
  <w:footnote w:id="5">
    <w:p w14:paraId="79F3B013" w14:textId="77777777" w:rsidR="00812131" w:rsidRPr="00C16D4D" w:rsidRDefault="00812131" w:rsidP="00812131">
      <w:pPr>
        <w:pStyle w:val="Textpoznmkypodiarou"/>
        <w:ind w:left="142" w:hanging="142"/>
        <w:jc w:val="both"/>
        <w:rPr>
          <w:ins w:id="35" w:author="Zuzana Hušeková" w:date="2021-06-14T17:58:00Z"/>
          <w:rFonts w:ascii="Times New Roman" w:hAnsi="Times New Roman"/>
        </w:rPr>
      </w:pPr>
      <w:ins w:id="36"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Uvedie sa celá adresa prijímateľa/partnera/žiadateľa.</w:t>
        </w:r>
      </w:ins>
    </w:p>
  </w:footnote>
  <w:footnote w:id="6">
    <w:p w14:paraId="14B6B3FA" w14:textId="77777777" w:rsidR="00812131" w:rsidRPr="00C16D4D" w:rsidRDefault="00812131" w:rsidP="00812131">
      <w:pPr>
        <w:pStyle w:val="Textpoznmkypodiarou"/>
        <w:jc w:val="both"/>
        <w:rPr>
          <w:ins w:id="41" w:author="Zuzana Hušeková" w:date="2021-06-14T17:58:00Z"/>
          <w:rFonts w:ascii="Times New Roman" w:hAnsi="Times New Roman"/>
        </w:rPr>
      </w:pPr>
      <w:ins w:id="42"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Uvedie sa IČO prijímateľa/partnera/žiadateľa.</w:t>
        </w:r>
      </w:ins>
    </w:p>
  </w:footnote>
  <w:footnote w:id="7">
    <w:p w14:paraId="40234707" w14:textId="77777777" w:rsidR="00812131" w:rsidRPr="00C16D4D" w:rsidRDefault="00812131" w:rsidP="00812131">
      <w:pPr>
        <w:pStyle w:val="Textpoznmkypodiarou"/>
        <w:ind w:left="142" w:hanging="142"/>
        <w:jc w:val="both"/>
        <w:rPr>
          <w:ins w:id="47" w:author="Zuzana Hušeková" w:date="2021-06-14T17:58:00Z"/>
          <w:rFonts w:ascii="Times New Roman" w:hAnsi="Times New Roman"/>
        </w:rPr>
      </w:pPr>
      <w:ins w:id="48"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Uvedie sa dátum zhodný s dátumom predkladania ponúk uvedeným vo výzve na predkladanie ponúk. Tento dátum musí byť určený tak, že dĺžka lehoty na predkladanie ponúk bude minimálne 7 pracovných dní odo dňa zverejnenia výzvy na predkladanie ponúk na webovom sídle prijímateľa alebo inom vhodnom webovom sídle (v prípade zákaziek na dodanie tovarov a poskytnutie služieb) a minimálne 12 pracovných dní odo dňa zverejnenia výzvy na predkladanie ponúk na webovom sídle prijímateľa (v prípade zákaziek na uskutočnenie stavebných prác). Do lehoty sa nezapočítava deň zverejnenia.</w:t>
        </w:r>
      </w:ins>
    </w:p>
  </w:footnote>
  <w:footnote w:id="8">
    <w:p w14:paraId="24689CC7" w14:textId="77777777" w:rsidR="00812131" w:rsidRPr="00C16D4D" w:rsidRDefault="00812131" w:rsidP="00812131">
      <w:pPr>
        <w:pStyle w:val="Textpoznmkypodiarou"/>
        <w:ind w:left="142" w:hanging="142"/>
        <w:jc w:val="both"/>
        <w:rPr>
          <w:ins w:id="53" w:author="Zuzana Hušeková" w:date="2021-06-14T17:58:00Z"/>
          <w:rFonts w:ascii="Times New Roman" w:hAnsi="Times New Roman"/>
        </w:rPr>
      </w:pPr>
      <w:ins w:id="54"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Uvedie sa link (presná internetová adresa) na miesto zverejnenia výzvy na predkladanie ponúk na webovom sídle prijímateľa alebo inom vhodnom webovom sídle. Tento odkaz je potrebné uviesť čo najpresnejšie na samotný dokument, nie všeobecne napr. odkazom na stránku obce alebo organizácie.</w:t>
        </w:r>
      </w:ins>
    </w:p>
  </w:footnote>
  <w:footnote w:id="9">
    <w:p w14:paraId="5C5351D6" w14:textId="77777777" w:rsidR="00812131" w:rsidRPr="00C16D4D" w:rsidRDefault="00812131" w:rsidP="00812131">
      <w:pPr>
        <w:pStyle w:val="Textpoznmkypodiarou"/>
        <w:ind w:left="142" w:hanging="142"/>
        <w:jc w:val="both"/>
        <w:rPr>
          <w:ins w:id="59" w:author="Zuzana Hušeková" w:date="2021-06-14T17:58:00Z"/>
          <w:rFonts w:ascii="Times New Roman" w:hAnsi="Times New Roman"/>
        </w:rPr>
      </w:pPr>
      <w:ins w:id="60" w:author="Zuzana Hušeková" w:date="2021-06-14T17:58:00Z">
        <w:r w:rsidRPr="00C16D4D">
          <w:rPr>
            <w:rStyle w:val="Odkaznapoznmkupodiarou"/>
            <w:rFonts w:ascii="Times New Roman" w:hAnsi="Times New Roman"/>
          </w:rPr>
          <w:footnoteRef/>
        </w:r>
        <w:r w:rsidRPr="00C16D4D">
          <w:rPr>
            <w:rFonts w:ascii="Times New Roman" w:hAnsi="Times New Roman"/>
          </w:rPr>
          <w:t xml:space="preserve"> Nevypĺňa prijímateľ/partner/žiadateľ, ale zverejňovateľ informácie na stránke CKO.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8A24B" w14:textId="77777777" w:rsidR="003509DC" w:rsidRDefault="003509D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AA8A" w14:textId="3608E1A5" w:rsidR="00503B95" w:rsidRDefault="00503B95" w:rsidP="00503B95">
    <w:pPr>
      <w:pStyle w:val="Hlavik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C3C0A" w14:textId="31C6E340" w:rsidR="00503B95" w:rsidRDefault="00503B95" w:rsidP="00503B95">
    <w:pPr>
      <w:pStyle w:val="Hlavika"/>
      <w:jc w:val="center"/>
    </w:pPr>
    <w:r>
      <w:rPr>
        <w:noProof/>
        <w:lang w:val="sk-SK" w:eastAsia="sk-SK"/>
      </w:rPr>
      <w:drawing>
        <wp:inline distT="0" distB="0" distL="0" distR="0" wp14:anchorId="2E2B2D0E" wp14:editId="53384BF5">
          <wp:extent cx="4554855" cy="767715"/>
          <wp:effectExtent l="0" t="0" r="0" b="0"/>
          <wp:docPr id="3" name="Obrázok 3"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855" cy="767715"/>
                  </a:xfrm>
                  <a:prstGeom prst="rect">
                    <a:avLst/>
                  </a:prstGeom>
                  <a:noFill/>
                  <a:ln>
                    <a:noFill/>
                  </a:ln>
                </pic:spPr>
              </pic:pic>
            </a:graphicData>
          </a:graphic>
        </wp:inline>
      </w:drawing>
    </w:r>
  </w:p>
  <w:p w14:paraId="7256A58D" w14:textId="77777777" w:rsidR="00503B95" w:rsidRPr="0020152D" w:rsidRDefault="00503B95">
    <w:pPr>
      <w:pStyle w:val="Hlavika"/>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15:restartNumberingAfterBreak="0">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15:restartNumberingAfterBreak="0">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15:restartNumberingAfterBreak="0">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15:restartNumberingAfterBreak="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15:restartNumberingAfterBreak="0">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15:restartNumberingAfterBreak="0">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15:restartNumberingAfterBreak="0">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15:restartNumberingAfterBreak="0">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15:restartNumberingAfterBreak="0">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15:restartNumberingAfterBreak="0">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15:restartNumberingAfterBreak="0">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15:restartNumberingAfterBreak="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15:restartNumberingAfterBreak="0">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15:restartNumberingAfterBreak="0">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15:restartNumberingAfterBreak="0">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15:restartNumberingAfterBreak="0">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15:restartNumberingAfterBreak="0">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15:restartNumberingAfterBreak="0">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15:restartNumberingAfterBreak="0">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15:restartNumberingAfterBreak="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15:restartNumberingAfterBreak="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15:restartNumberingAfterBreak="0">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15:restartNumberingAfterBreak="0">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15:restartNumberingAfterBreak="0">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15:restartNumberingAfterBreak="0">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15:restartNumberingAfterBreak="0">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15:restartNumberingAfterBreak="0">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15:restartNumberingAfterBreak="0">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15:restartNumberingAfterBreak="0">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15:restartNumberingAfterBreak="0">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15:restartNumberingAfterBreak="0">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15:restartNumberingAfterBreak="0">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15:restartNumberingAfterBreak="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15:restartNumberingAfterBreak="0">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15:restartNumberingAfterBreak="0">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15:restartNumberingAfterBreak="0">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15:restartNumberingAfterBreak="0">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15:restartNumberingAfterBreak="0">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15:restartNumberingAfterBreak="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5CB9"/>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90D"/>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52D"/>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09DC"/>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200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572A4"/>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3B95"/>
    <w:rsid w:val="005048C8"/>
    <w:rsid w:val="00505FF4"/>
    <w:rsid w:val="00507200"/>
    <w:rsid w:val="005106F9"/>
    <w:rsid w:val="00511041"/>
    <w:rsid w:val="00512206"/>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5434"/>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EA6"/>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091A"/>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48B"/>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790A"/>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BE9"/>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2131"/>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741"/>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40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050B"/>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0C5"/>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4749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11BA"/>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C7450"/>
    <w:rsid w:val="00BD0C71"/>
    <w:rsid w:val="00BD603C"/>
    <w:rsid w:val="00BD60C0"/>
    <w:rsid w:val="00BE06B9"/>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66C"/>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4FF8"/>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002B"/>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1E81"/>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E5"/>
    <w:rsid w:val="00E33BFE"/>
    <w:rsid w:val="00E33F85"/>
    <w:rsid w:val="00E348B1"/>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454A"/>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475A"/>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81081AA5-4B9F-455E-8B86-F99EC951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o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List Paragraph,Odsek,Listenabsatz"/>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uiPriority w:val="99"/>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character" w:customStyle="1" w:styleId="OdsekzoznamuChar">
    <w:name w:val="Odsek zoznamu Char"/>
    <w:aliases w:val="body Char,Odsek zoznamu2 Char,List Paragraph Char,Odsek Char,Listenabsatz Char"/>
    <w:link w:val="Odsekzoznamu"/>
    <w:uiPriority w:val="34"/>
    <w:rsid w:val="00812131"/>
    <w:rPr>
      <w:rFonts w:ascii="Arial" w:hAnsi="Arial" w:cs="Arial"/>
      <w:sz w:val="24"/>
      <w:szCs w:val="24"/>
      <w:lang w:val="sk-SK"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20233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FFEC60-5313-422D-919B-96E857DAB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4.xml><?xml version="1.0" encoding="utf-8"?>
<ds:datastoreItem xmlns:ds="http://schemas.openxmlformats.org/officeDocument/2006/customXml" ds:itemID="{5A3BCA69-8CAA-46D0-A7A3-45F1C6211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119</Words>
  <Characters>683</Characters>
  <Application>Microsoft Office Word</Application>
  <DocSecurity>0</DocSecurity>
  <Lines>5</Lines>
  <Paragraphs>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28</cp:revision>
  <cp:lastPrinted>2006-02-10T13:19:00Z</cp:lastPrinted>
  <dcterms:created xsi:type="dcterms:W3CDTF">2015-06-03T12:46:00Z</dcterms:created>
  <dcterms:modified xsi:type="dcterms:W3CDTF">2021-06-14T15:58:00Z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